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390F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2619"/>
    <w:rsid w:val="003372F9"/>
    <w:rsid w:val="00345843"/>
    <w:rsid w:val="00380A8B"/>
    <w:rsid w:val="003A2F6A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0D25"/>
    <w:rsid w:val="00582EA0"/>
    <w:rsid w:val="005A444E"/>
    <w:rsid w:val="005A661C"/>
    <w:rsid w:val="005C2F8E"/>
    <w:rsid w:val="005C5D75"/>
    <w:rsid w:val="005F6DC4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91FD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460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420C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2025-10-14T10:39:00Z</dcterms:created>
  <dcterms:modified xsi:type="dcterms:W3CDTF">2025-10-14T10:39:00Z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